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BC8F4" w14:textId="27413F11" w:rsidR="00DC42F1" w:rsidRDefault="009C5724" w:rsidP="2E279CBE">
      <w:pPr>
        <w:rPr>
          <w:sz w:val="22"/>
          <w:szCs w:val="22"/>
        </w:rPr>
      </w:pPr>
      <w:r w:rsidRPr="2E279CBE">
        <w:rPr>
          <w:sz w:val="22"/>
          <w:szCs w:val="22"/>
        </w:rPr>
        <w:t>Entreprise structure</w:t>
      </w:r>
    </w:p>
    <w:p w14:paraId="740914BA" w14:textId="77777777" w:rsidR="00DC42F1" w:rsidRDefault="00132333">
      <w:pPr>
        <w:ind w:right="567"/>
        <w:rPr>
          <w:sz w:val="22"/>
        </w:rPr>
      </w:pPr>
      <w:r>
        <w:rPr>
          <w:sz w:val="22"/>
        </w:rPr>
        <w:t>LA STRUCTURE DE L'ENTREPRISE</w:t>
      </w:r>
    </w:p>
    <w:p w14:paraId="1B6D067A" w14:textId="0D1D2D85" w:rsidR="00DC42F1" w:rsidRDefault="1479FEBA" w:rsidP="4199DC1C">
      <w:pPr>
        <w:ind w:firstLine="283"/>
        <w:rPr>
          <w:sz w:val="22"/>
          <w:szCs w:val="22"/>
        </w:rPr>
      </w:pPr>
      <w:r w:rsidRPr="1479FEBA">
        <w:rPr>
          <w:sz w:val="22"/>
          <w:szCs w:val="22"/>
        </w:rPr>
        <w:t xml:space="preserve">Une société n'est pas un rassemblement d'hommes travaillant </w:t>
      </w:r>
      <w:r w:rsidR="2E279CBE" w:rsidRPr="1479FEBA">
        <w:rPr>
          <w:sz w:val="22"/>
          <w:szCs w:val="22"/>
        </w:rPr>
        <w:t>ensemble</w:t>
      </w:r>
      <w:r w:rsidRPr="1479FEBA">
        <w:rPr>
          <w:sz w:val="22"/>
          <w:szCs w:val="22"/>
        </w:rPr>
        <w:t xml:space="preserve">. Elle est un ensemble organisé avec une structure et un objectif. Le but </w:t>
      </w:r>
      <w:del w:id="0" w:author="Utilisateur invité" w:date="2024-11-15T10:25:00Z">
        <w:r w:rsidR="2E279CBE" w:rsidRPr="1479FEBA" w:rsidDel="1479FEBA">
          <w:rPr>
            <w:sz w:val="22"/>
            <w:szCs w:val="22"/>
          </w:rPr>
          <w:delText>fondamental</w:delText>
        </w:r>
      </w:del>
      <w:ins w:id="1" w:author="Utilisateur invité" w:date="2024-11-15T10:25:00Z">
        <w:r w:rsidRPr="1479FEBA">
          <w:rPr>
            <w:sz w:val="22"/>
            <w:szCs w:val="22"/>
          </w:rPr>
          <w:t>principal</w:t>
        </w:r>
      </w:ins>
      <w:r w:rsidRPr="1479FEBA">
        <w:rPr>
          <w:sz w:val="22"/>
          <w:szCs w:val="22"/>
        </w:rPr>
        <w:t xml:space="preserve">, en principe, doit </w:t>
      </w:r>
      <w:commentRangeStart w:id="2"/>
      <w:commentRangeStart w:id="3"/>
      <w:r w:rsidRPr="1479FEBA">
        <w:rPr>
          <w:sz w:val="22"/>
          <w:szCs w:val="22"/>
        </w:rPr>
        <w:t xml:space="preserve">rarement </w:t>
      </w:r>
      <w:commentRangeEnd w:id="2"/>
      <w:r w:rsidR="2E279CBE">
        <w:rPr>
          <w:rStyle w:val="CommentReference"/>
        </w:rPr>
        <w:commentReference w:id="2"/>
      </w:r>
      <w:commentRangeEnd w:id="3"/>
      <w:r w:rsidR="2E279CBE">
        <w:rPr>
          <w:rStyle w:val="CommentReference"/>
        </w:rPr>
        <w:commentReference w:id="3"/>
      </w:r>
      <w:r w:rsidRPr="1479FEBA">
        <w:rPr>
          <w:sz w:val="22"/>
          <w:szCs w:val="22"/>
        </w:rPr>
        <w:t xml:space="preserve">varier pendant la vie de l'entreprise. </w:t>
      </w:r>
      <w:del w:id="4" w:author="joel Green" w:date="2024-11-06T16:22:00Z">
        <w:r w:rsidR="2E279CBE" w:rsidRPr="1479FEBA" w:rsidDel="1479FEBA">
          <w:rPr>
            <w:sz w:val="22"/>
            <w:szCs w:val="22"/>
          </w:rPr>
          <w:delText>Par contre</w:delText>
        </w:r>
      </w:del>
      <w:ins w:id="5" w:author="joel Green" w:date="2024-11-06T16:22:00Z">
        <w:r w:rsidRPr="1479FEBA">
          <w:rPr>
            <w:sz w:val="22"/>
            <w:szCs w:val="22"/>
          </w:rPr>
          <w:t>Cependant</w:t>
        </w:r>
      </w:ins>
      <w:r w:rsidRPr="1479FEBA">
        <w:rPr>
          <w:sz w:val="22"/>
          <w:szCs w:val="22"/>
        </w:rPr>
        <w:t>, l'ensemble des sous-objectifs</w:t>
      </w:r>
      <w:r w:rsidR="2E279CBE" w:rsidRPr="1479FEBA">
        <w:rPr>
          <w:sz w:val="22"/>
          <w:szCs w:val="22"/>
        </w:rPr>
        <w:t xml:space="preserve"> peut </w:t>
      </w:r>
      <w:r w:rsidRPr="1479FEBA">
        <w:rPr>
          <w:sz w:val="22"/>
          <w:szCs w:val="22"/>
        </w:rPr>
        <w:t>varie</w:t>
      </w:r>
      <w:r w:rsidR="2E279CBE" w:rsidRPr="1479FEBA">
        <w:rPr>
          <w:sz w:val="22"/>
          <w:szCs w:val="22"/>
        </w:rPr>
        <w:t>r</w:t>
      </w:r>
      <w:r w:rsidRPr="1479FEBA">
        <w:rPr>
          <w:sz w:val="22"/>
          <w:szCs w:val="22"/>
        </w:rPr>
        <w:t xml:space="preserve"> en fonction du </w:t>
      </w:r>
      <w:proofErr w:type="spellStart"/>
      <w:r w:rsidRPr="1479FEBA">
        <w:rPr>
          <w:sz w:val="22"/>
          <w:szCs w:val="22"/>
        </w:rPr>
        <w:t>²</w:t>
      </w:r>
      <w:commentRangeStart w:id="6"/>
      <w:commentRangeStart w:id="7"/>
      <w:commentRangeStart w:id="8"/>
      <w:r w:rsidRPr="1479FEBA">
        <w:rPr>
          <w:sz w:val="22"/>
          <w:szCs w:val="22"/>
        </w:rPr>
        <w:t>contexte</w:t>
      </w:r>
      <w:proofErr w:type="spellEnd"/>
      <w:r w:rsidRPr="1479FEBA">
        <w:rPr>
          <w:sz w:val="22"/>
          <w:szCs w:val="22"/>
        </w:rPr>
        <w:t xml:space="preserve"> </w:t>
      </w:r>
      <w:commentRangeEnd w:id="6"/>
      <w:r w:rsidR="2E279CBE">
        <w:rPr>
          <w:rStyle w:val="CommentReference"/>
        </w:rPr>
        <w:commentReference w:id="6"/>
      </w:r>
      <w:commentRangeEnd w:id="7"/>
      <w:r w:rsidR="2E279CBE">
        <w:rPr>
          <w:rStyle w:val="CommentReference"/>
        </w:rPr>
        <w:commentReference w:id="7"/>
      </w:r>
      <w:commentRangeEnd w:id="8"/>
      <w:r w:rsidR="2E279CBE">
        <w:rPr>
          <w:rStyle w:val="CommentReference"/>
        </w:rPr>
        <w:commentReference w:id="8"/>
      </w:r>
      <w:r w:rsidRPr="1479FEBA">
        <w:rPr>
          <w:sz w:val="22"/>
          <w:szCs w:val="22"/>
        </w:rPr>
        <w:t>et de la structure : ce sont en effet des moyens d'atteindre l'objectif fondamental.</w:t>
      </w:r>
    </w:p>
    <w:p w14:paraId="409E472B" w14:textId="77777777" w:rsidR="00DC42F1" w:rsidRDefault="00132333">
      <w:pPr>
        <w:ind w:right="567"/>
        <w:rPr>
          <w:sz w:val="22"/>
        </w:rPr>
      </w:pPr>
      <w:r>
        <w:rPr>
          <w:sz w:val="22"/>
        </w:rPr>
        <w:t>STRUCTURE ET ORGANIGRAMME</w:t>
      </w:r>
    </w:p>
    <w:p w14:paraId="131D1617" w14:textId="3B8CB252" w:rsidR="00DC42F1" w:rsidRDefault="00132333">
      <w:pPr>
        <w:ind w:firstLine="283"/>
        <w:rPr>
          <w:sz w:val="22"/>
          <w:szCs w:val="22"/>
        </w:rPr>
      </w:pPr>
      <w:r w:rsidRPr="625B73B3">
        <w:rPr>
          <w:sz w:val="22"/>
          <w:szCs w:val="22"/>
        </w:rPr>
        <w:t>La structure d'une entreprise performante</w:t>
      </w:r>
      <w:r w:rsidR="00382CEC" w:rsidRPr="625B73B3">
        <w:rPr>
          <w:sz w:val="22"/>
          <w:szCs w:val="22"/>
        </w:rPr>
        <w:t>s</w:t>
      </w:r>
      <w:r w:rsidRPr="625B73B3">
        <w:rPr>
          <w:sz w:val="22"/>
          <w:szCs w:val="22"/>
        </w:rPr>
        <w:t xml:space="preserve"> n'est pas son organigramme. </w:t>
      </w:r>
      <w:r w:rsidR="625B73B3" w:rsidRPr="625B73B3">
        <w:rPr>
          <w:sz w:val="22"/>
          <w:szCs w:val="22"/>
        </w:rPr>
        <w:t xml:space="preserve">L'organigramme </w:t>
      </w:r>
      <w:r w:rsidRPr="625B73B3">
        <w:rPr>
          <w:sz w:val="22"/>
          <w:szCs w:val="22"/>
        </w:rPr>
        <w:t>est un schéma sur le papier de ce que devrait être l'organisation des hommes</w:t>
      </w:r>
      <w:ins w:id="9" w:author="timothee GREEN" w:date="2024-11-15T11:22:00Z">
        <w:r w:rsidRPr="625B73B3">
          <w:rPr>
            <w:sz w:val="22"/>
            <w:szCs w:val="22"/>
          </w:rPr>
          <w:t xml:space="preserve"> </w:t>
        </w:r>
        <w:r w:rsidR="3F1E2B4B" w:rsidRPr="3F1E2B4B">
          <w:rPr>
            <w:sz w:val="22"/>
            <w:szCs w:val="22"/>
          </w:rPr>
          <w:t xml:space="preserve">et des </w:t>
        </w:r>
        <w:r w:rsidR="4B4ECB56" w:rsidRPr="4B4ECB56">
          <w:rPr>
            <w:sz w:val="22"/>
            <w:szCs w:val="22"/>
          </w:rPr>
          <w:t>femmes</w:t>
        </w:r>
      </w:ins>
      <w:r w:rsidR="625B73B3" w:rsidRPr="625B73B3">
        <w:rPr>
          <w:sz w:val="22"/>
          <w:szCs w:val="22"/>
        </w:rPr>
        <w:t xml:space="preserve"> </w:t>
      </w:r>
      <w:r w:rsidRPr="625B73B3">
        <w:rPr>
          <w:sz w:val="22"/>
          <w:szCs w:val="22"/>
        </w:rPr>
        <w:t xml:space="preserve">dans l'entreprise. L'organigramme représente donc l'organisation idéale voulue par l'entreprise à une période donnée. Deux remarques s'imposent donc. Premièrement l'organigramme n'est pas forcément l'organisation idéale dans l'absolu pour l'entreprise, son objectif et son environnement. Deuxièmement, l'organigramme n'est pas toujours </w:t>
      </w:r>
      <w:proofErr w:type="gramStart"/>
      <w:r w:rsidRPr="625B73B3">
        <w:rPr>
          <w:sz w:val="22"/>
          <w:szCs w:val="22"/>
        </w:rPr>
        <w:t>respecté</w:t>
      </w:r>
      <w:r w:rsidR="00382CEC" w:rsidRPr="625B73B3">
        <w:rPr>
          <w:sz w:val="22"/>
          <w:szCs w:val="22"/>
        </w:rPr>
        <w:t>e</w:t>
      </w:r>
      <w:proofErr w:type="gramEnd"/>
      <w:r w:rsidRPr="625B73B3">
        <w:rPr>
          <w:sz w:val="22"/>
          <w:szCs w:val="22"/>
        </w:rPr>
        <w:t xml:space="preserve"> dans la pratique pour un ensemble de raisons : par exemple les affinités personnelles ou les conditions réelles de la vie de l'entreprise. Par conséquent, l'organigramme est susceptible d'être modifié, ce qui ne signifie pas qu'il ne doit pas être respecté.</w:t>
      </w:r>
    </w:p>
    <w:p w14:paraId="5DE51F2F" w14:textId="77777777" w:rsidR="00DC42F1" w:rsidRDefault="00132333">
      <w:pPr>
        <w:ind w:firstLine="283"/>
        <w:rPr>
          <w:sz w:val="22"/>
        </w:rPr>
      </w:pPr>
      <w:r>
        <w:rPr>
          <w:sz w:val="22"/>
        </w:rPr>
        <w:t xml:space="preserve">L'organigramme est un </w:t>
      </w:r>
      <w:proofErr w:type="spellStart"/>
      <w:r>
        <w:rPr>
          <w:sz w:val="22"/>
        </w:rPr>
        <w:t>elément</w:t>
      </w:r>
      <w:proofErr w:type="spellEnd"/>
      <w:r>
        <w:rPr>
          <w:sz w:val="22"/>
        </w:rPr>
        <w:t xml:space="preserve"> de la structure : il permet de déterminer la responsabilité de chacun des </w:t>
      </w:r>
      <w:proofErr w:type="spellStart"/>
      <w:r>
        <w:rPr>
          <w:sz w:val="22"/>
        </w:rPr>
        <w:t>menbres</w:t>
      </w:r>
      <w:proofErr w:type="spellEnd"/>
      <w:r>
        <w:rPr>
          <w:sz w:val="22"/>
        </w:rPr>
        <w:t xml:space="preserve"> de l'entreprise. La liberté d'agir dans cette responsabilité (champs d'action) de chacun de ses membres est le deuxième élément. C'est ce que </w:t>
      </w:r>
      <w:proofErr w:type="spellStart"/>
      <w:r>
        <w:rPr>
          <w:sz w:val="22"/>
        </w:rPr>
        <w:t>chacum</w:t>
      </w:r>
      <w:proofErr w:type="spellEnd"/>
      <w:r>
        <w:rPr>
          <w:sz w:val="22"/>
        </w:rPr>
        <w:t xml:space="preserve"> a le pouvoir de faire. On ne peut pas parler de responsabilité s'il n'existe pas de pouvoir associé. Un équilibre entre la responsabilité et la liberté d'agir est la base d'une </w:t>
      </w:r>
      <w:proofErr w:type="spellStart"/>
      <w:r>
        <w:rPr>
          <w:sz w:val="22"/>
        </w:rPr>
        <w:t>struture</w:t>
      </w:r>
      <w:proofErr w:type="spellEnd"/>
      <w:r>
        <w:rPr>
          <w:sz w:val="22"/>
        </w:rPr>
        <w:t xml:space="preserve"> </w:t>
      </w:r>
      <w:proofErr w:type="spellStart"/>
      <w:r>
        <w:rPr>
          <w:sz w:val="22"/>
        </w:rPr>
        <w:t>eficace</w:t>
      </w:r>
      <w:proofErr w:type="spellEnd"/>
      <w:r>
        <w:rPr>
          <w:sz w:val="22"/>
        </w:rPr>
        <w:t>.</w:t>
      </w:r>
    </w:p>
    <w:p w14:paraId="39EA3C12" w14:textId="77777777" w:rsidR="00DC42F1" w:rsidRDefault="00132333">
      <w:pPr>
        <w:ind w:right="567"/>
        <w:rPr>
          <w:sz w:val="22"/>
        </w:rPr>
      </w:pPr>
      <w:r>
        <w:rPr>
          <w:sz w:val="22"/>
        </w:rPr>
        <w:t xml:space="preserve">COMMENT </w:t>
      </w:r>
      <w:proofErr w:type="spellStart"/>
      <w:r>
        <w:rPr>
          <w:sz w:val="22"/>
        </w:rPr>
        <w:t>DEFINIR</w:t>
      </w:r>
      <w:proofErr w:type="spellEnd"/>
      <w:r>
        <w:rPr>
          <w:sz w:val="22"/>
        </w:rPr>
        <w:t xml:space="preserve"> UNE STRUCTURE</w:t>
      </w:r>
    </w:p>
    <w:p w14:paraId="6A0F4AE4" w14:textId="5A632E59" w:rsidR="00DC42F1" w:rsidRDefault="00132333">
      <w:pPr>
        <w:rPr>
          <w:sz w:val="22"/>
        </w:rPr>
      </w:pPr>
      <w:r>
        <w:rPr>
          <w:sz w:val="22"/>
        </w:rPr>
        <w:t>La définition d'une structure comprend deux étape. D'abord, il faut déléguer les responsabilités pour aboutir à la définition des centres de responsabilité grâce à l'organigramme. Déléguer une responsabilité à un individu, c'est le rendre responsable de la réalisation d'un sous-objectif précis. Un individu n'est pas responsable d'une machine : il répond par exemple de la qualité de production de cette machine, ou il répond de son parfait état de marche dans certaines conditions d'emploi.</w:t>
      </w:r>
    </w:p>
    <w:p w14:paraId="67B8EA30" w14:textId="77777777" w:rsidR="00DC42F1" w:rsidRDefault="00132333">
      <w:pPr>
        <w:ind w:firstLine="283"/>
        <w:rPr>
          <w:sz w:val="22"/>
        </w:rPr>
      </w:pPr>
      <w:r>
        <w:rPr>
          <w:sz w:val="22"/>
        </w:rPr>
        <w:t xml:space="preserve">Une fois que les responsabilités ont été déléguées, on peut établir un organigramme. On est responsable de la réalisation d'un objectif vis à vis de quelqu'un. Le responsable du </w:t>
      </w:r>
      <w:proofErr w:type="spellStart"/>
      <w:r>
        <w:rPr>
          <w:sz w:val="22"/>
        </w:rPr>
        <w:t>parfet</w:t>
      </w:r>
      <w:proofErr w:type="spellEnd"/>
      <w:r>
        <w:rPr>
          <w:sz w:val="22"/>
        </w:rPr>
        <w:t xml:space="preserve"> état de marche d'une machine l'est par exemple vis à vis du chef de l'entretien. Par exemple, le directeur général est responsable de la réalisation de l'objectif annuel vis à vis du président du conseil d'administration, et le président de la réalisation de l'objectif à cinq ans, vis à vis du conseil d'administration</w:t>
      </w:r>
    </w:p>
    <w:p w14:paraId="3BFD19B7" w14:textId="77777777" w:rsidR="00DC42F1" w:rsidRDefault="00132333">
      <w:pPr>
        <w:ind w:right="567"/>
        <w:rPr>
          <w:sz w:val="22"/>
        </w:rPr>
      </w:pPr>
      <w:r>
        <w:rPr>
          <w:sz w:val="22"/>
        </w:rPr>
        <w:t xml:space="preserve">LES </w:t>
      </w:r>
      <w:proofErr w:type="spellStart"/>
      <w:r>
        <w:rPr>
          <w:sz w:val="22"/>
        </w:rPr>
        <w:t>DIFFERENTES</w:t>
      </w:r>
      <w:proofErr w:type="spellEnd"/>
      <w:r>
        <w:rPr>
          <w:sz w:val="22"/>
        </w:rPr>
        <w:t xml:space="preserve"> FONCTIONS</w:t>
      </w:r>
    </w:p>
    <w:p w14:paraId="77D058FE" w14:textId="77777777" w:rsidR="00DC42F1" w:rsidRDefault="00132333">
      <w:pPr>
        <w:rPr>
          <w:sz w:val="22"/>
        </w:rPr>
      </w:pPr>
      <w:r>
        <w:rPr>
          <w:sz w:val="22"/>
        </w:rPr>
        <w:t>Direction</w:t>
      </w:r>
      <w:r>
        <w:rPr>
          <w:sz w:val="22"/>
        </w:rPr>
        <w:br/>
        <w:t xml:space="preserve">La direction prend les décisions </w:t>
      </w:r>
      <w:proofErr w:type="spellStart"/>
      <w:r>
        <w:rPr>
          <w:sz w:val="22"/>
        </w:rPr>
        <w:t>strataigique</w:t>
      </w:r>
      <w:proofErr w:type="spellEnd"/>
    </w:p>
    <w:p w14:paraId="0EF30E79" w14:textId="77777777" w:rsidR="00DC42F1" w:rsidRDefault="00132333">
      <w:pPr>
        <w:rPr>
          <w:sz w:val="22"/>
        </w:rPr>
      </w:pPr>
      <w:proofErr w:type="spellStart"/>
      <w:r>
        <w:rPr>
          <w:sz w:val="22"/>
        </w:rPr>
        <w:t>Financiere</w:t>
      </w:r>
      <w:proofErr w:type="spellEnd"/>
      <w:r>
        <w:rPr>
          <w:sz w:val="22"/>
        </w:rPr>
        <w:br/>
        <w:t xml:space="preserve">Le service financier effectue toutes les opérations de </w:t>
      </w:r>
      <w:proofErr w:type="spellStart"/>
      <w:r>
        <w:rPr>
          <w:sz w:val="22"/>
        </w:rPr>
        <w:t>compabilisation</w:t>
      </w:r>
      <w:proofErr w:type="spellEnd"/>
      <w:r>
        <w:rPr>
          <w:sz w:val="22"/>
        </w:rPr>
        <w:t xml:space="preserve"> ainsi que la gestion prévisionnelle des comptes</w:t>
      </w:r>
    </w:p>
    <w:p w14:paraId="1D7EF7B9" w14:textId="77777777" w:rsidR="00DC42F1" w:rsidRDefault="00132333">
      <w:pPr>
        <w:rPr>
          <w:sz w:val="22"/>
        </w:rPr>
      </w:pPr>
      <w:r>
        <w:rPr>
          <w:sz w:val="22"/>
        </w:rPr>
        <w:t>Personnel</w:t>
      </w:r>
      <w:r>
        <w:rPr>
          <w:sz w:val="22"/>
        </w:rPr>
        <w:br/>
        <w:t xml:space="preserve">Le service du </w:t>
      </w:r>
      <w:proofErr w:type="spellStart"/>
      <w:r>
        <w:rPr>
          <w:sz w:val="22"/>
        </w:rPr>
        <w:t>personel</w:t>
      </w:r>
      <w:proofErr w:type="spellEnd"/>
      <w:r>
        <w:rPr>
          <w:sz w:val="22"/>
        </w:rPr>
        <w:t xml:space="preserve"> </w:t>
      </w:r>
      <w:proofErr w:type="spellStart"/>
      <w:r>
        <w:rPr>
          <w:sz w:val="22"/>
        </w:rPr>
        <w:t>gére</w:t>
      </w:r>
      <w:proofErr w:type="spellEnd"/>
      <w:r>
        <w:rPr>
          <w:sz w:val="22"/>
        </w:rPr>
        <w:t xml:space="preserve"> la totalité du personnel des exploitations et établit la paie de la totalité des salariés. </w:t>
      </w:r>
    </w:p>
    <w:p w14:paraId="2AF23DCA" w14:textId="77777777" w:rsidR="00DC42F1" w:rsidRDefault="00132333">
      <w:pPr>
        <w:rPr>
          <w:sz w:val="22"/>
        </w:rPr>
      </w:pPr>
      <w:r>
        <w:rPr>
          <w:sz w:val="22"/>
        </w:rPr>
        <w:t>Exploitation</w:t>
      </w:r>
      <w:r>
        <w:rPr>
          <w:sz w:val="22"/>
        </w:rPr>
        <w:br/>
        <w:t xml:space="preserve">Le service </w:t>
      </w:r>
      <w:proofErr w:type="spellStart"/>
      <w:r>
        <w:rPr>
          <w:sz w:val="22"/>
        </w:rPr>
        <w:t>exploitaton</w:t>
      </w:r>
      <w:proofErr w:type="spellEnd"/>
      <w:r>
        <w:rPr>
          <w:sz w:val="22"/>
        </w:rPr>
        <w:t xml:space="preserve"> vient en renfort des chefs d'agence, assure la liaison entre les agence et l'homogénéité des procédures d'exploitation.</w:t>
      </w:r>
    </w:p>
    <w:p w14:paraId="6FEBF737" w14:textId="6EFE9E02" w:rsidR="00B75A6E" w:rsidRDefault="00132333" w:rsidP="00B75A6E">
      <w:pPr>
        <w:rPr>
          <w:sz w:val="22"/>
        </w:rPr>
      </w:pPr>
      <w:r>
        <w:rPr>
          <w:sz w:val="22"/>
        </w:rPr>
        <w:t>Commercial</w:t>
      </w:r>
      <w:r>
        <w:rPr>
          <w:sz w:val="22"/>
        </w:rPr>
        <w:br/>
        <w:t xml:space="preserve">Le service </w:t>
      </w:r>
      <w:proofErr w:type="spellStart"/>
      <w:r>
        <w:rPr>
          <w:sz w:val="22"/>
        </w:rPr>
        <w:t>comercial</w:t>
      </w:r>
      <w:proofErr w:type="spellEnd"/>
      <w:r>
        <w:rPr>
          <w:sz w:val="22"/>
        </w:rPr>
        <w:t xml:space="preserve"> centralise</w:t>
      </w:r>
      <w:r w:rsidR="00B20537">
        <w:rPr>
          <w:sz w:val="22"/>
        </w:rPr>
        <w:t>nt</w:t>
      </w:r>
      <w:r>
        <w:rPr>
          <w:sz w:val="22"/>
        </w:rPr>
        <w:t xml:space="preserve"> au </w:t>
      </w:r>
      <w:proofErr w:type="spellStart"/>
      <w:r>
        <w:rPr>
          <w:sz w:val="22"/>
        </w:rPr>
        <w:t>siége</w:t>
      </w:r>
      <w:proofErr w:type="spellEnd"/>
      <w:r>
        <w:rPr>
          <w:sz w:val="22"/>
        </w:rPr>
        <w:t xml:space="preserve"> les relations commerciales avec les gros clients ainsi que l'ensemble des relations commerciales internationales.</w:t>
      </w:r>
    </w:p>
    <w:sectPr w:rsidR="00B75A6E" w:rsidSect="002B5F33">
      <w:pgSz w:w="11906" w:h="16838"/>
      <w:pgMar w:top="1417" w:right="1417" w:bottom="1417" w:left="1417"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nathalie boissel" w:date="2024-11-15T11:44:00Z" w:initials="nb">
    <w:p w14:paraId="2196A8BE" w14:textId="267C2047" w:rsidR="005B13B4" w:rsidRDefault="005B13B4">
      <w:r>
        <w:annotationRef/>
      </w:r>
      <w:r w:rsidRPr="74C1C024">
        <w:t>pas si rarement que ça</w:t>
      </w:r>
    </w:p>
  </w:comment>
  <w:comment w:id="3" w:author="joel Green" w:date="2024-11-15T11:45:00Z" w:initials="jG">
    <w:p w14:paraId="39B51502" w14:textId="71A1607D" w:rsidR="005B13B4" w:rsidRDefault="005B13B4">
      <w:r>
        <w:annotationRef/>
      </w:r>
      <w:r w:rsidRPr="2CE1E6B7">
        <w:t>si quand même</w:t>
      </w:r>
    </w:p>
  </w:comment>
  <w:comment w:id="6" w:author="joel Green" w:date="2024-11-15T11:51:00Z" w:initials="jG">
    <w:p w14:paraId="351D3088" w14:textId="707E0AA8" w:rsidR="005B13B4" w:rsidRDefault="005B13B4">
      <w:r>
        <w:annotationRef/>
      </w:r>
      <w:r w:rsidRPr="4A963929">
        <w:t>de l'environnement ?</w:t>
      </w:r>
    </w:p>
  </w:comment>
  <w:comment w:id="7" w:author="nathalie boissel" w:date="2024-11-15T11:53:00Z" w:initials="nb">
    <w:p w14:paraId="27AE038E" w14:textId="1A8F7C40" w:rsidR="005B13B4" w:rsidRDefault="005B13B4">
      <w:r>
        <w:annotationRef/>
      </w:r>
      <w:r w:rsidRPr="167022D7">
        <w:t>contexte, c'est mieux</w:t>
      </w:r>
    </w:p>
  </w:comment>
  <w:comment w:id="8" w:author="timothee GREEN" w:date="2024-11-15T06:01:00Z" w:initials="tG">
    <w:p w14:paraId="081018C1" w14:textId="7DA4AC64" w:rsidR="005B13B4" w:rsidRDefault="005B13B4">
      <w:r>
        <w:annotationRef/>
      </w:r>
      <w:r w:rsidRPr="0E2185F5">
        <w:t>environnement, c'est pas mal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196A8BE" w15:done="0"/>
  <w15:commentEx w15:paraId="39B51502" w15:paraIdParent="2196A8BE" w15:done="0"/>
  <w15:commentEx w15:paraId="351D3088" w15:done="0"/>
  <w15:commentEx w15:paraId="27AE038E" w15:paraIdParent="351D3088" w15:done="0"/>
  <w15:commentEx w15:paraId="081018C1" w15:paraIdParent="351D30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75761F6" w16cex:dateUtc="2024-11-15T10:44:00Z"/>
  <w16cex:commentExtensible w16cex:durableId="4E18C8D1" w16cex:dateUtc="2024-11-15T10:45:00Z"/>
  <w16cex:commentExtensible w16cex:durableId="6BC51C21" w16cex:dateUtc="2024-11-15T10:51:00Z"/>
  <w16cex:commentExtensible w16cex:durableId="5ABD2E30" w16cex:dateUtc="2024-11-15T10:53:00Z"/>
  <w16cex:commentExtensible w16cex:durableId="7C159AB1" w16cex:dateUtc="2024-11-15T1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96A8BE" w16cid:durableId="475761F6"/>
  <w16cid:commentId w16cid:paraId="39B51502" w16cid:durableId="4E18C8D1"/>
  <w16cid:commentId w16cid:paraId="351D3088" w16cid:durableId="6BC51C21"/>
  <w16cid:commentId w16cid:paraId="27AE038E" w16cid:durableId="5ABD2E30"/>
  <w16cid:commentId w16cid:paraId="081018C1" w16cid:durableId="7C159AB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athalie boissel">
    <w15:presenceInfo w15:providerId="Windows Live" w15:userId="34ad70b34911c61f"/>
  </w15:person>
  <w15:person w15:author="joel Green">
    <w15:presenceInfo w15:providerId="Windows Live" w15:userId="a8df8624b2a753c6"/>
  </w15:person>
  <w15:person w15:author="timothee GREEN">
    <w15:presenceInfo w15:providerId="Windows Live" w15:userId="cb829326d3a26d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formatting="1" w:enforcement="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214"/>
    <w:rsid w:val="000063D5"/>
    <w:rsid w:val="0006363A"/>
    <w:rsid w:val="00132333"/>
    <w:rsid w:val="00140A7F"/>
    <w:rsid w:val="00150630"/>
    <w:rsid w:val="00254658"/>
    <w:rsid w:val="002B5F33"/>
    <w:rsid w:val="003257DA"/>
    <w:rsid w:val="00362F88"/>
    <w:rsid w:val="00382CEC"/>
    <w:rsid w:val="003B7F9F"/>
    <w:rsid w:val="003C3D4C"/>
    <w:rsid w:val="004A38DA"/>
    <w:rsid w:val="004C3A57"/>
    <w:rsid w:val="004C7EDB"/>
    <w:rsid w:val="00524FE2"/>
    <w:rsid w:val="00533A6D"/>
    <w:rsid w:val="00594F73"/>
    <w:rsid w:val="005B13B4"/>
    <w:rsid w:val="005C0F25"/>
    <w:rsid w:val="005F2D1B"/>
    <w:rsid w:val="00695769"/>
    <w:rsid w:val="006F772F"/>
    <w:rsid w:val="00713BD6"/>
    <w:rsid w:val="00750574"/>
    <w:rsid w:val="00771267"/>
    <w:rsid w:val="0078106F"/>
    <w:rsid w:val="007C0C5B"/>
    <w:rsid w:val="007C7715"/>
    <w:rsid w:val="007F1569"/>
    <w:rsid w:val="00845216"/>
    <w:rsid w:val="00870C7C"/>
    <w:rsid w:val="00872D59"/>
    <w:rsid w:val="00883BA7"/>
    <w:rsid w:val="0089353B"/>
    <w:rsid w:val="008B4A20"/>
    <w:rsid w:val="008E6EBE"/>
    <w:rsid w:val="00935EFC"/>
    <w:rsid w:val="009C5724"/>
    <w:rsid w:val="00A3700C"/>
    <w:rsid w:val="00A40558"/>
    <w:rsid w:val="00A5566F"/>
    <w:rsid w:val="00AF454F"/>
    <w:rsid w:val="00AF5DBB"/>
    <w:rsid w:val="00B20537"/>
    <w:rsid w:val="00B44EB2"/>
    <w:rsid w:val="00B533D3"/>
    <w:rsid w:val="00B75A6E"/>
    <w:rsid w:val="00C6170B"/>
    <w:rsid w:val="00C76160"/>
    <w:rsid w:val="00C83C80"/>
    <w:rsid w:val="00CE7214"/>
    <w:rsid w:val="00D13CF4"/>
    <w:rsid w:val="00D554C5"/>
    <w:rsid w:val="00D64189"/>
    <w:rsid w:val="00D75E45"/>
    <w:rsid w:val="00DA2FEE"/>
    <w:rsid w:val="00DC42F1"/>
    <w:rsid w:val="00E531BC"/>
    <w:rsid w:val="00E9577F"/>
    <w:rsid w:val="00E95B81"/>
    <w:rsid w:val="00EA11CA"/>
    <w:rsid w:val="00EC4C57"/>
    <w:rsid w:val="00ED5727"/>
    <w:rsid w:val="00F41F27"/>
    <w:rsid w:val="00F949DF"/>
    <w:rsid w:val="00FE64E8"/>
    <w:rsid w:val="00FF0ECE"/>
    <w:rsid w:val="06C72EB4"/>
    <w:rsid w:val="1479FEBA"/>
    <w:rsid w:val="2E279CBE"/>
    <w:rsid w:val="3D05FBCB"/>
    <w:rsid w:val="3F1E2B4B"/>
    <w:rsid w:val="4199DC1C"/>
    <w:rsid w:val="4B064226"/>
    <w:rsid w:val="4B4ECB56"/>
    <w:rsid w:val="58CA5472"/>
    <w:rsid w:val="5D01C082"/>
    <w:rsid w:val="625B73B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1625D6"/>
  <w15:docId w15:val="{6E5A9855-21D4-43A9-9AF7-44B220A22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F33"/>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33A6D"/>
    <w:rPr>
      <w:rFonts w:ascii="Arial" w:hAnsi="Arial"/>
      <w:sz w:val="24"/>
    </w:rPr>
  </w:style>
  <w:style w:type="paragraph" w:styleId="CommentText">
    <w:name w:val="annotation text"/>
    <w:basedOn w:val="Normal"/>
    <w:link w:val="CommentTextChar"/>
    <w:semiHidden/>
    <w:unhideWhenUsed/>
    <w:rsid w:val="00254658"/>
    <w:rPr>
      <w:sz w:val="20"/>
    </w:rPr>
  </w:style>
  <w:style w:type="character" w:customStyle="1" w:styleId="CommentTextChar">
    <w:name w:val="Comment Text Char"/>
    <w:basedOn w:val="DefaultParagraphFont"/>
    <w:link w:val="CommentText"/>
    <w:semiHidden/>
    <w:rsid w:val="00254658"/>
    <w:rPr>
      <w:rFonts w:ascii="Arial" w:hAnsi="Arial"/>
    </w:rPr>
  </w:style>
  <w:style w:type="character" w:styleId="CommentReference">
    <w:name w:val="annotation reference"/>
    <w:basedOn w:val="DefaultParagraphFont"/>
    <w:semiHidden/>
    <w:unhideWhenUsed/>
    <w:rsid w:val="0025465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20/10/relationships/intelligence" Target="intelligence2.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B1A77-229B-4298-9537-6D49C6F88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509</Words>
  <Characters>2906</Characters>
  <Application>Microsoft Office Word</Application>
  <DocSecurity>4</DocSecurity>
  <Lines>24</Lines>
  <Paragraphs>6</Paragraphs>
  <ScaleCrop>false</ScaleCrop>
  <Company>IOS</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Entreprise   structure</dc:title>
  <dc:subject>exercice niveau 1</dc:subject>
  <dc:creator>J.GREEN</dc:creator>
  <cp:keywords>exercice société entreprise organigramme</cp:keywords>
  <dc:description>- saisie_x000d_
- mise en page_x000d_
- mise en forme_x000d_
- disposition_x000d_
- insertion d'images_x000d_
- positionnement d'images</dc:description>
  <cp:lastModifiedBy>nathalie boissel</cp:lastModifiedBy>
  <cp:revision>44</cp:revision>
  <dcterms:created xsi:type="dcterms:W3CDTF">2010-05-06T10:59:00Z</dcterms:created>
  <dcterms:modified xsi:type="dcterms:W3CDTF">2024-11-15T15:15:00Z</dcterms:modified>
  <cp:category>exercice word 2019</cp:category>
  <cp:contentStatus>à faire</cp:contentStatus>
</cp:coreProperties>
</file>